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050" w:rsidRPr="00356891" w:rsidRDefault="00683050" w:rsidP="00356891">
      <w:pPr>
        <w:pStyle w:val="Nagwek2"/>
        <w:ind w:right="-1559" w:firstLine="0"/>
        <w:rPr>
          <w:rFonts w:asciiTheme="minorHAnsi" w:hAnsiTheme="minorHAnsi"/>
          <w:color w:val="FF0000"/>
          <w:szCs w:val="20"/>
          <w:u w:val="single"/>
        </w:rPr>
      </w:pPr>
      <w:r w:rsidRPr="00356891">
        <w:rPr>
          <w:rFonts w:asciiTheme="minorHAnsi" w:hAnsiTheme="minorHAnsi"/>
          <w:szCs w:val="20"/>
          <w:u w:val="single"/>
        </w:rPr>
        <w:t xml:space="preserve">Załącznik </w:t>
      </w:r>
      <w:r w:rsidR="007D4BB9">
        <w:rPr>
          <w:rFonts w:asciiTheme="minorHAnsi" w:hAnsiTheme="minorHAnsi"/>
          <w:szCs w:val="20"/>
          <w:u w:val="single"/>
        </w:rPr>
        <w:t xml:space="preserve">nr 2 </w:t>
      </w:r>
      <w:r w:rsidRPr="00356891">
        <w:rPr>
          <w:rFonts w:asciiTheme="minorHAnsi" w:hAnsiTheme="minorHAnsi"/>
          <w:szCs w:val="20"/>
          <w:u w:val="single"/>
        </w:rPr>
        <w:t>do Kryteriów wyboru projektów</w:t>
      </w:r>
      <w:r w:rsidR="000E32B0" w:rsidRPr="00356891">
        <w:rPr>
          <w:rFonts w:asciiTheme="minorHAnsi" w:hAnsiTheme="minorHAnsi"/>
          <w:bCs/>
          <w:szCs w:val="20"/>
          <w:u w:val="single"/>
        </w:rPr>
        <w:t>. Definicje wskaźników produktu i rezultatu.</w:t>
      </w:r>
    </w:p>
    <w:p w:rsidR="00FA1B45" w:rsidRPr="00FA1B45" w:rsidRDefault="00FA1B45" w:rsidP="00FA1B45">
      <w:pPr>
        <w:spacing w:after="0" w:line="240" w:lineRule="auto"/>
        <w:ind w:right="-1559"/>
        <w:jc w:val="both"/>
        <w:rPr>
          <w:rFonts w:asciiTheme="minorHAnsi" w:hAnsiTheme="minorHAnsi"/>
          <w:sz w:val="20"/>
          <w:szCs w:val="20"/>
        </w:rPr>
      </w:pPr>
      <w:r w:rsidRPr="00FA1B45">
        <w:rPr>
          <w:rFonts w:asciiTheme="minorHAnsi" w:hAnsiTheme="minorHAnsi"/>
          <w:b/>
          <w:sz w:val="20"/>
          <w:szCs w:val="20"/>
        </w:rPr>
        <w:t>Oś priorytetowa:</w:t>
      </w:r>
      <w:r w:rsidRPr="00FA1B45">
        <w:rPr>
          <w:rFonts w:asciiTheme="minorHAnsi" w:hAnsiTheme="minorHAnsi"/>
          <w:sz w:val="20"/>
          <w:szCs w:val="20"/>
        </w:rPr>
        <w:t xml:space="preserve"> 1. Wzmocnienie innowacyjności  i konkurencyjności gospodarki regionu</w:t>
      </w:r>
    </w:p>
    <w:p w:rsidR="00FA1B45" w:rsidRPr="00FA1B45" w:rsidRDefault="00FA1B45" w:rsidP="00FA1B45">
      <w:pPr>
        <w:spacing w:after="0" w:line="240" w:lineRule="auto"/>
        <w:ind w:right="-1559"/>
        <w:jc w:val="both"/>
        <w:rPr>
          <w:rFonts w:asciiTheme="minorHAnsi" w:hAnsiTheme="minorHAnsi"/>
          <w:sz w:val="20"/>
          <w:szCs w:val="20"/>
        </w:rPr>
      </w:pPr>
      <w:r w:rsidRPr="00FA1B45">
        <w:rPr>
          <w:rFonts w:asciiTheme="minorHAnsi" w:hAnsiTheme="minorHAnsi"/>
          <w:b/>
          <w:sz w:val="20"/>
          <w:szCs w:val="20"/>
        </w:rPr>
        <w:t>Działanie:</w:t>
      </w:r>
      <w:r w:rsidRPr="00FA1B45">
        <w:rPr>
          <w:rFonts w:asciiTheme="minorHAnsi" w:hAnsiTheme="minorHAnsi"/>
          <w:sz w:val="20"/>
          <w:szCs w:val="20"/>
        </w:rPr>
        <w:t xml:space="preserve"> 1.6. Wspieranie tworzenia i rozszerzania zaawansowanych zdolności w zakresie </w:t>
      </w:r>
      <w:r>
        <w:rPr>
          <w:rFonts w:asciiTheme="minorHAnsi" w:hAnsiTheme="minorHAnsi"/>
          <w:sz w:val="20"/>
          <w:szCs w:val="20"/>
        </w:rPr>
        <w:t>r</w:t>
      </w:r>
      <w:r w:rsidRPr="00FA1B45">
        <w:rPr>
          <w:rFonts w:asciiTheme="minorHAnsi" w:hAnsiTheme="minorHAnsi"/>
          <w:sz w:val="20"/>
          <w:szCs w:val="20"/>
        </w:rPr>
        <w:t xml:space="preserve">ozwoju produktów </w:t>
      </w:r>
      <w:r>
        <w:rPr>
          <w:rFonts w:asciiTheme="minorHAnsi" w:hAnsiTheme="minorHAnsi"/>
          <w:sz w:val="20"/>
          <w:szCs w:val="20"/>
        </w:rPr>
        <w:br/>
      </w:r>
      <w:r w:rsidRPr="00FA1B45">
        <w:rPr>
          <w:rFonts w:asciiTheme="minorHAnsi" w:hAnsiTheme="minorHAnsi"/>
          <w:sz w:val="20"/>
          <w:szCs w:val="20"/>
        </w:rPr>
        <w:t>i usług</w:t>
      </w:r>
    </w:p>
    <w:p w:rsidR="00FA1B45" w:rsidRPr="00FA1B45" w:rsidRDefault="00FA1B45" w:rsidP="00FA1B45">
      <w:pPr>
        <w:spacing w:after="0" w:line="240" w:lineRule="auto"/>
        <w:ind w:right="-1559"/>
        <w:jc w:val="both"/>
        <w:rPr>
          <w:rFonts w:asciiTheme="minorHAnsi" w:hAnsiTheme="minorHAnsi"/>
          <w:sz w:val="20"/>
          <w:szCs w:val="20"/>
        </w:rPr>
      </w:pPr>
      <w:r w:rsidRPr="00FA1B45">
        <w:rPr>
          <w:rFonts w:asciiTheme="minorHAnsi" w:hAnsiTheme="minorHAnsi"/>
          <w:b/>
          <w:sz w:val="20"/>
          <w:szCs w:val="20"/>
        </w:rPr>
        <w:t>Poddziałanie:</w:t>
      </w:r>
      <w:r w:rsidRPr="00FA1B45">
        <w:rPr>
          <w:rFonts w:asciiTheme="minorHAnsi" w:hAnsiTheme="minorHAnsi"/>
          <w:sz w:val="20"/>
          <w:szCs w:val="20"/>
        </w:rPr>
        <w:t xml:space="preserve"> 1.6.2. Dotacje dla innowacyjnych MŚP</w:t>
      </w:r>
    </w:p>
    <w:p w:rsidR="00FA1B45" w:rsidRPr="00FA1B45" w:rsidRDefault="00FA1B45" w:rsidP="00FA1B45">
      <w:pPr>
        <w:spacing w:after="0" w:line="240" w:lineRule="auto"/>
        <w:ind w:right="-1559"/>
        <w:jc w:val="both"/>
        <w:rPr>
          <w:rFonts w:asciiTheme="minorHAnsi" w:hAnsiTheme="minorHAnsi"/>
          <w:sz w:val="20"/>
          <w:szCs w:val="20"/>
        </w:rPr>
      </w:pPr>
      <w:r w:rsidRPr="00FA1B45">
        <w:rPr>
          <w:rFonts w:asciiTheme="minorHAnsi" w:hAnsiTheme="minorHAnsi"/>
          <w:b/>
          <w:sz w:val="20"/>
          <w:szCs w:val="20"/>
        </w:rPr>
        <w:t>Priorytet Inwestycyjny:</w:t>
      </w:r>
      <w:r w:rsidRPr="00FA1B45">
        <w:rPr>
          <w:rFonts w:asciiTheme="minorHAnsi" w:hAnsiTheme="minorHAnsi"/>
          <w:sz w:val="20"/>
          <w:szCs w:val="20"/>
        </w:rPr>
        <w:t xml:space="preserve">  3c Wspieranie tworzenia i poszerzania zaawansowanych zdolności w zakresie rozwoju produktów i usług</w:t>
      </w:r>
    </w:p>
    <w:p w:rsidR="00FA1B45" w:rsidRDefault="00FA1B45" w:rsidP="00FA1B45">
      <w:pPr>
        <w:pStyle w:val="Default"/>
        <w:ind w:right="-1559"/>
        <w:jc w:val="both"/>
        <w:rPr>
          <w:rFonts w:asciiTheme="minorHAnsi" w:hAnsiTheme="minorHAnsi" w:cs="Times New Roman"/>
          <w:color w:val="auto"/>
          <w:sz w:val="20"/>
          <w:szCs w:val="20"/>
          <w:lang w:eastAsia="en-US"/>
        </w:rPr>
      </w:pPr>
      <w:r w:rsidRPr="00FA1B45">
        <w:rPr>
          <w:rFonts w:asciiTheme="minorHAnsi" w:hAnsiTheme="minorHAnsi" w:cs="Times New Roman"/>
          <w:b/>
          <w:color w:val="auto"/>
          <w:sz w:val="20"/>
          <w:szCs w:val="20"/>
          <w:lang w:eastAsia="en-US"/>
        </w:rPr>
        <w:t>Cel szczegółowy:</w:t>
      </w:r>
      <w:r w:rsidRPr="00FA1B45">
        <w:rPr>
          <w:rFonts w:ascii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="00AF51D9" w:rsidRPr="00AF51D9">
        <w:rPr>
          <w:rFonts w:asciiTheme="minorHAnsi" w:hAnsiTheme="minorHAnsi" w:cs="Times New Roman"/>
          <w:color w:val="auto"/>
          <w:sz w:val="20"/>
          <w:szCs w:val="20"/>
          <w:lang w:eastAsia="en-US"/>
        </w:rPr>
        <w:t>Ułatwienie stabilizacji funkcjonowania sektora MŚP w nowych warunkach gospodarczych wynikających z wystąpienia COVID-19</w:t>
      </w:r>
    </w:p>
    <w:p w:rsidR="009B3D1E" w:rsidRPr="009B3D1E" w:rsidRDefault="009B3D1E" w:rsidP="001345C9">
      <w:pPr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r>
        <w:rPr>
          <w:b/>
          <w:sz w:val="20"/>
          <w:szCs w:val="20"/>
        </w:rPr>
        <w:t>Schemat:</w:t>
      </w:r>
      <w:r w:rsidR="00CD55EC" w:rsidRPr="00EB57FF">
        <w:rPr>
          <w:b/>
          <w:sz w:val="20"/>
          <w:szCs w:val="20"/>
        </w:rPr>
        <w:t xml:space="preserve"> </w:t>
      </w:r>
      <w:r w:rsidR="001345C9" w:rsidRPr="001345C9">
        <w:rPr>
          <w:rFonts w:cs="Calibri"/>
          <w:sz w:val="20"/>
          <w:szCs w:val="20"/>
        </w:rPr>
        <w:t>Granty na kapitał obrotowy</w:t>
      </w:r>
      <w:r w:rsidR="001345C9" w:rsidRPr="001345C9">
        <w:rPr>
          <w:rStyle w:val="Odwoanieprzypisudolnego"/>
          <w:rFonts w:cs="Calibri"/>
          <w:sz w:val="20"/>
          <w:szCs w:val="20"/>
        </w:rPr>
        <w:footnoteReference w:id="1"/>
      </w:r>
      <w:r w:rsidR="001345C9" w:rsidRPr="001345C9">
        <w:rPr>
          <w:rFonts w:cs="Calibri"/>
          <w:sz w:val="20"/>
          <w:szCs w:val="20"/>
        </w:rPr>
        <w:t xml:space="preserve"> dla mikro i małych przedsiębiorstw – projekt grantowy</w:t>
      </w:r>
      <w:r w:rsidR="001345C9" w:rsidRPr="001345C9">
        <w:rPr>
          <w:rStyle w:val="Odwoanieprzypisudolnego"/>
          <w:rFonts w:cs="Calibri"/>
          <w:sz w:val="20"/>
          <w:szCs w:val="20"/>
        </w:rPr>
        <w:footnoteReference w:id="2"/>
      </w:r>
      <w:r w:rsidR="001345C9" w:rsidRPr="001345C9">
        <w:rPr>
          <w:rFonts w:cs="Calibri"/>
          <w:sz w:val="20"/>
          <w:szCs w:val="20"/>
        </w:rPr>
        <w:t xml:space="preserve"> realizowany w trybie nadzwyczajnym</w:t>
      </w:r>
      <w:r w:rsidR="001345C9" w:rsidRPr="001345C9">
        <w:rPr>
          <w:rStyle w:val="Odwoanieprzypisudolnego"/>
          <w:rFonts w:cs="Calibri"/>
          <w:sz w:val="20"/>
          <w:szCs w:val="20"/>
        </w:rPr>
        <w:footnoteReference w:id="3"/>
      </w:r>
    </w:p>
    <w:p w:rsidR="009B3D1E" w:rsidRPr="00FA1B45" w:rsidRDefault="009B3D1E" w:rsidP="00FA1B45">
      <w:pPr>
        <w:pStyle w:val="Default"/>
        <w:ind w:right="-1559"/>
        <w:jc w:val="both"/>
        <w:rPr>
          <w:rFonts w:asciiTheme="minorHAnsi" w:hAnsiTheme="minorHAnsi" w:cs="Times New Roman"/>
          <w:color w:val="auto"/>
          <w:sz w:val="20"/>
          <w:szCs w:val="20"/>
          <w:lang w:eastAsia="en-US"/>
        </w:rPr>
      </w:pPr>
    </w:p>
    <w:p w:rsidR="00CB02FA" w:rsidRPr="00356891" w:rsidRDefault="00CB02FA" w:rsidP="00FA1B45">
      <w:pPr>
        <w:pStyle w:val="Default"/>
        <w:ind w:right="-1559"/>
        <w:jc w:val="both"/>
        <w:rPr>
          <w:rFonts w:asciiTheme="minorHAnsi" w:hAnsiTheme="minorHAnsi" w:cs="Times New Roman"/>
          <w:color w:val="auto"/>
          <w:sz w:val="20"/>
          <w:szCs w:val="20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68"/>
        <w:gridCol w:w="1701"/>
        <w:gridCol w:w="4961"/>
      </w:tblGrid>
      <w:tr w:rsidR="00CB02FA" w:rsidRPr="00356891" w:rsidTr="005363EE">
        <w:trPr>
          <w:trHeight w:val="583"/>
        </w:trPr>
        <w:tc>
          <w:tcPr>
            <w:tcW w:w="596" w:type="dxa"/>
            <w:shd w:val="clear" w:color="auto" w:fill="F2F2F2"/>
            <w:vAlign w:val="center"/>
          </w:tcPr>
          <w:p w:rsidR="00CB02FA" w:rsidRPr="00356891" w:rsidRDefault="00CB02FA" w:rsidP="00356891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B02FA" w:rsidRPr="00356891" w:rsidRDefault="00CB02FA" w:rsidP="00356891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B02FA" w:rsidRPr="00356891" w:rsidRDefault="00CB02FA" w:rsidP="00356891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b/>
                <w:sz w:val="20"/>
                <w:szCs w:val="20"/>
              </w:rPr>
              <w:t>Jednostka miary</w:t>
            </w:r>
          </w:p>
        </w:tc>
        <w:tc>
          <w:tcPr>
            <w:tcW w:w="4961" w:type="dxa"/>
            <w:shd w:val="clear" w:color="auto" w:fill="F2F2F2"/>
            <w:vAlign w:val="center"/>
          </w:tcPr>
          <w:p w:rsidR="00CB02FA" w:rsidRPr="00356891" w:rsidRDefault="00CB02FA" w:rsidP="00356891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b/>
                <w:sz w:val="20"/>
                <w:szCs w:val="20"/>
              </w:rPr>
              <w:t>Definicja</w:t>
            </w:r>
          </w:p>
        </w:tc>
      </w:tr>
    </w:tbl>
    <w:p w:rsidR="00CB02FA" w:rsidRPr="00356891" w:rsidRDefault="00CB02FA" w:rsidP="00356891">
      <w:pPr>
        <w:pStyle w:val="Default"/>
        <w:ind w:right="-1559"/>
        <w:jc w:val="both"/>
        <w:rPr>
          <w:rFonts w:asciiTheme="minorHAnsi" w:hAnsiTheme="minorHAnsi" w:cs="Times New Roman"/>
          <w:color w:val="auto"/>
          <w:sz w:val="20"/>
          <w:szCs w:val="20"/>
          <w:lang w:eastAsia="en-US"/>
        </w:rPr>
      </w:pPr>
    </w:p>
    <w:p w:rsidR="00CB02FA" w:rsidRPr="00356891" w:rsidRDefault="00CB02FA" w:rsidP="00356891">
      <w:pPr>
        <w:pStyle w:val="Default"/>
        <w:ind w:right="-1559"/>
        <w:jc w:val="both"/>
        <w:rPr>
          <w:rFonts w:asciiTheme="minorHAnsi" w:hAnsiTheme="minorHAnsi" w:cs="Times New Roman"/>
          <w:color w:val="auto"/>
          <w:sz w:val="20"/>
          <w:szCs w:val="20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354"/>
        <w:gridCol w:w="1609"/>
        <w:gridCol w:w="4967"/>
      </w:tblGrid>
      <w:tr w:rsidR="00683050" w:rsidRPr="00356891" w:rsidTr="001906D0">
        <w:trPr>
          <w:trHeight w:val="535"/>
        </w:trPr>
        <w:tc>
          <w:tcPr>
            <w:tcW w:w="9526" w:type="dxa"/>
            <w:gridSpan w:val="4"/>
            <w:shd w:val="clear" w:color="auto" w:fill="F2F2F2"/>
            <w:vAlign w:val="center"/>
          </w:tcPr>
          <w:p w:rsidR="00683050" w:rsidRPr="00356891" w:rsidRDefault="00683050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b/>
                <w:sz w:val="20"/>
                <w:szCs w:val="20"/>
              </w:rPr>
              <w:t>Wskaźnik rezultatu bezpośredniego</w:t>
            </w:r>
          </w:p>
        </w:tc>
      </w:tr>
      <w:tr w:rsidR="005C7502" w:rsidRPr="00356891" w:rsidTr="005363E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:rsidR="005C7502" w:rsidRPr="00946EC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46EC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354" w:type="dxa"/>
            <w:shd w:val="clear" w:color="auto" w:fill="FFFFFF"/>
            <w:vAlign w:val="center"/>
          </w:tcPr>
          <w:p w:rsidR="005C7502" w:rsidRPr="00946EC1" w:rsidRDefault="00FB1826" w:rsidP="00520E4F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</w:pPr>
            <w:r w:rsidRPr="00946EC1"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  <w:t>Liczba miesięcy utrzymania działalności przedsiębiorstwa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5C7502" w:rsidRPr="00946EC1" w:rsidRDefault="005961B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46EC1">
              <w:rPr>
                <w:rFonts w:asciiTheme="minorHAnsi" w:hAnsiTheme="minorHAnsi" w:cs="Arial"/>
                <w:sz w:val="20"/>
                <w:szCs w:val="20"/>
              </w:rPr>
              <w:t>miesiące</w:t>
            </w:r>
          </w:p>
        </w:tc>
        <w:tc>
          <w:tcPr>
            <w:tcW w:w="4967" w:type="dxa"/>
            <w:shd w:val="clear" w:color="auto" w:fill="FFFFFF"/>
            <w:vAlign w:val="center"/>
          </w:tcPr>
          <w:p w:rsidR="005C7502" w:rsidRPr="00946EC1" w:rsidRDefault="00E92F31" w:rsidP="00520E4F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946EC1">
              <w:rPr>
                <w:rFonts w:eastAsia="Times New Roman"/>
                <w:sz w:val="20"/>
                <w:szCs w:val="20"/>
                <w:lang w:eastAsia="pl-PL"/>
              </w:rPr>
              <w:t>Łączna liczb</w:t>
            </w:r>
            <w:r w:rsidR="00946EC1">
              <w:rPr>
                <w:rFonts w:eastAsia="Times New Roman"/>
                <w:sz w:val="20"/>
                <w:szCs w:val="20"/>
                <w:lang w:eastAsia="pl-PL"/>
              </w:rPr>
              <w:t>a miesięcy, przez które wsparte</w:t>
            </w:r>
            <w:r w:rsidRPr="00946EC1">
              <w:rPr>
                <w:rFonts w:eastAsia="Times New Roman"/>
                <w:sz w:val="20"/>
                <w:szCs w:val="20"/>
                <w:lang w:eastAsia="pl-PL"/>
              </w:rPr>
              <w:t xml:space="preserve"> mikro i małe przedsiębiorstwa utrzymają działa</w:t>
            </w:r>
            <w:r w:rsidR="00946EC1" w:rsidRPr="00946EC1">
              <w:rPr>
                <w:rFonts w:eastAsia="Times New Roman"/>
                <w:sz w:val="20"/>
                <w:szCs w:val="20"/>
                <w:lang w:eastAsia="pl-PL"/>
              </w:rPr>
              <w:t>lność gospodarczą</w:t>
            </w:r>
            <w:r w:rsidR="008C2907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ins w:id="0" w:author="Agnieszka Jóźwiak" w:date="2020-06-09T13:43:00Z">
              <w:r w:rsidR="008C2907">
                <w:rPr>
                  <w:rFonts w:eastAsia="Times New Roman"/>
                  <w:sz w:val="20"/>
                  <w:szCs w:val="20"/>
                  <w:lang w:eastAsia="pl-PL"/>
                </w:rPr>
                <w:t>w związku z otrzymanym granetm</w:t>
              </w:r>
            </w:ins>
            <w:bookmarkStart w:id="1" w:name="_GoBack"/>
            <w:bookmarkEnd w:id="1"/>
            <w:r w:rsidR="00946EC1" w:rsidRPr="00946EC1">
              <w:rPr>
                <w:rFonts w:eastAsia="Times New Roman"/>
                <w:sz w:val="20"/>
                <w:szCs w:val="20"/>
                <w:lang w:eastAsia="pl-PL"/>
              </w:rPr>
              <w:t>. (</w:t>
            </w:r>
            <w:r w:rsidR="00F84C68" w:rsidRPr="00946EC1">
              <w:rPr>
                <w:rFonts w:eastAsia="Times New Roman"/>
                <w:sz w:val="20"/>
                <w:szCs w:val="20"/>
                <w:lang w:eastAsia="pl-PL"/>
              </w:rPr>
              <w:t xml:space="preserve">wartość wskaźnika powinna być wyznaczona na podstawie liczby stawek </w:t>
            </w:r>
            <w:r w:rsidR="00946EC1" w:rsidRPr="00946EC1">
              <w:rPr>
                <w:rFonts w:eastAsia="Times New Roman"/>
                <w:sz w:val="20"/>
                <w:szCs w:val="20"/>
                <w:lang w:eastAsia="pl-PL"/>
              </w:rPr>
              <w:t>jednostkowych).</w:t>
            </w:r>
          </w:p>
        </w:tc>
      </w:tr>
      <w:tr w:rsidR="007603FC" w:rsidRPr="00356891" w:rsidTr="005363E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:rsidR="007603FC" w:rsidRPr="00E92F31" w:rsidRDefault="007603FC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92F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354" w:type="dxa"/>
            <w:shd w:val="clear" w:color="auto" w:fill="FFFFFF"/>
            <w:vAlign w:val="center"/>
          </w:tcPr>
          <w:p w:rsidR="007603FC" w:rsidRPr="00E92F31" w:rsidRDefault="007603FC" w:rsidP="00E92F31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</w:pPr>
            <w:r w:rsidRPr="00E92F31"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  <w:t>Liczba przedsiębiorstw które utrzymały działalność przez okres co najmniej 3 miesięcy kalendarzowych licząc od następnego miesiąca, w którym złożono wniosek o dofinansowanie</w:t>
            </w:r>
            <w:r w:rsidRPr="00E92F31"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  <w:tab/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7603FC" w:rsidRPr="00E92F31" w:rsidRDefault="00E92F31" w:rsidP="00E92F31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92F3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967" w:type="dxa"/>
            <w:shd w:val="clear" w:color="auto" w:fill="FFFFFF"/>
            <w:vAlign w:val="center"/>
          </w:tcPr>
          <w:p w:rsidR="007603FC" w:rsidRPr="00E92F31" w:rsidRDefault="00E92F31" w:rsidP="00520E4F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E92F3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Wskaźnik mierzy liczbę przedsiębiorstw które utrzymały działalność przez okres co najmniej 3 miesięcy kalendarzowych licząc od następnego miesiąca, w którym złożono wniosek o dofinansowanie.</w:t>
            </w:r>
          </w:p>
        </w:tc>
      </w:tr>
      <w:tr w:rsidR="006B191A" w:rsidRPr="00356891" w:rsidTr="001906D0">
        <w:trPr>
          <w:trHeight w:val="535"/>
        </w:trPr>
        <w:tc>
          <w:tcPr>
            <w:tcW w:w="9526" w:type="dxa"/>
            <w:gridSpan w:val="4"/>
            <w:shd w:val="clear" w:color="auto" w:fill="F2F2F2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b/>
                <w:sz w:val="20"/>
                <w:szCs w:val="20"/>
              </w:rPr>
              <w:t>Wskaźnik produktu</w:t>
            </w:r>
          </w:p>
        </w:tc>
      </w:tr>
      <w:tr w:rsidR="006B191A" w:rsidRPr="00356891" w:rsidTr="005363E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354" w:type="dxa"/>
            <w:shd w:val="clear" w:color="auto" w:fill="FFFFFF"/>
            <w:vAlign w:val="center"/>
          </w:tcPr>
          <w:p w:rsidR="006B191A" w:rsidRPr="007D4BB9" w:rsidRDefault="006B191A" w:rsidP="00520E4F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bookmarkStart w:id="2" w:name="_Toc474224421"/>
            <w:r w:rsidRPr="00356891"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  <w:t>Liczba przedsiębiorstw otrzymujących wsparcie (CI1)</w:t>
            </w:r>
            <w:bookmarkEnd w:id="2"/>
          </w:p>
        </w:tc>
        <w:tc>
          <w:tcPr>
            <w:tcW w:w="1609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przedsiębiorstwa</w:t>
            </w:r>
          </w:p>
        </w:tc>
        <w:tc>
          <w:tcPr>
            <w:tcW w:w="4967" w:type="dxa"/>
            <w:shd w:val="clear" w:color="auto" w:fill="FFFFFF"/>
            <w:vAlign w:val="center"/>
          </w:tcPr>
          <w:p w:rsidR="006B191A" w:rsidRPr="00356891" w:rsidRDefault="006B191A" w:rsidP="002C407C">
            <w:pPr>
              <w:spacing w:before="120" w:after="12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5689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Liczba </w:t>
            </w:r>
            <w:r w:rsidR="002C407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mikro i małych </w:t>
            </w:r>
            <w:r w:rsidRPr="0035689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przedsiębiorstw otrzymujących wsparcie w dowolnej formie z funduszy strukturalnych.</w:t>
            </w:r>
            <w:r w:rsidRPr="0035689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</w:r>
            <w:r w:rsidRPr="00356891">
              <w:rPr>
                <w:rFonts w:asciiTheme="minorHAnsi" w:eastAsia="Times New Roman" w:hAnsiTheme="minorHAnsi"/>
                <w:sz w:val="20"/>
                <w:szCs w:val="20"/>
                <w:u w:val="single"/>
                <w:lang w:eastAsia="pl-PL"/>
              </w:rPr>
              <w:t>Przedsiębiorstwo:</w:t>
            </w:r>
            <w:r w:rsidRPr="0035689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zgodnie z definicją określoną  </w:t>
            </w:r>
            <w:r w:rsidRPr="0035689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w załączniku nr 1 do Rozporządzenia Komisji (UE) </w:t>
            </w:r>
            <w:r w:rsidRPr="0035689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nr 651/2014 z dnia 17 czerwca 2014 r. uznające niektóre rodzaje pomocy za zgodne z rynkiem wewnętrznym </w:t>
            </w:r>
            <w:r w:rsidRPr="00356891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>w zastosowaniu art. 107 i 108 Traktatu (GBER)</w:t>
            </w:r>
            <w:r w:rsidR="002C407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.</w:t>
            </w:r>
          </w:p>
        </w:tc>
      </w:tr>
      <w:tr w:rsidR="006B191A" w:rsidRPr="00356891" w:rsidTr="005363E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354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bookmarkStart w:id="3" w:name="_Toc474224420"/>
            <w:r w:rsidRPr="00356891"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  <w:t xml:space="preserve">Liczba przedsiębiorstw otrzymujących dotacje </w:t>
            </w:r>
            <w:r w:rsidRPr="00356891"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  <w:lastRenderedPageBreak/>
              <w:t>(CI2)</w:t>
            </w:r>
            <w:bookmarkEnd w:id="3"/>
          </w:p>
          <w:p w:rsidR="006B191A" w:rsidRPr="00356891" w:rsidRDefault="006B191A" w:rsidP="00520E4F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przedsiębiorstwa</w:t>
            </w:r>
          </w:p>
        </w:tc>
        <w:tc>
          <w:tcPr>
            <w:tcW w:w="4967" w:type="dxa"/>
            <w:shd w:val="clear" w:color="auto" w:fill="FFFFFF"/>
            <w:vAlign w:val="center"/>
          </w:tcPr>
          <w:p w:rsidR="006B191A" w:rsidRDefault="006B191A" w:rsidP="00520E4F">
            <w:pPr>
              <w:spacing w:before="120" w:after="12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Liczba </w:t>
            </w:r>
            <w:r w:rsidR="002C407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mikro i małych 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przedsiębiorstw otrzymujących wsparcie w postaci bezzwrotnego bezpośredniego 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lastRenderedPageBreak/>
              <w:t xml:space="preserve">wsparcia finansowego 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u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warunkow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an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ego tylko zakończeniem projektu (dotacje).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FB782F">
              <w:rPr>
                <w:rFonts w:asciiTheme="minorHAnsi" w:eastAsia="Times New Roman" w:hAnsiTheme="minorHAnsi"/>
                <w:sz w:val="20"/>
                <w:szCs w:val="20"/>
                <w:u w:val="single"/>
                <w:lang w:eastAsia="pl-PL"/>
              </w:rPr>
              <w:t>Przedsiębiorstwo: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zgodnie z definicją określoną  w 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załączniku nr 1 do Rozporządzenia Komisji (UE) 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>nr 651/2014 z dnia 17 czerwca 2014 r. uznające niektóre rodzaje pomocy za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zgodne z rynkiem wewnętrznym w 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zastosowaniu art. 107 i 108 Traktatu (GBER)</w:t>
            </w:r>
            <w:r w:rsidR="002C407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.</w:t>
            </w:r>
          </w:p>
        </w:tc>
      </w:tr>
      <w:tr w:rsidR="006B191A" w:rsidRPr="00356891" w:rsidTr="005363E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2354" w:type="dxa"/>
            <w:shd w:val="clear" w:color="auto" w:fill="FFFFFF"/>
            <w:vAlign w:val="center"/>
          </w:tcPr>
          <w:p w:rsidR="006B191A" w:rsidRPr="002837D1" w:rsidRDefault="006B191A" w:rsidP="00520E4F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6B191A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Liczba przedsiębiorstw otrzymujących dotacje w związku z pandemią COVID-19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przedsiębiorstwa</w:t>
            </w:r>
          </w:p>
        </w:tc>
        <w:tc>
          <w:tcPr>
            <w:tcW w:w="4967" w:type="dxa"/>
            <w:shd w:val="clear" w:color="auto" w:fill="FFFFFF"/>
            <w:vAlign w:val="center"/>
          </w:tcPr>
          <w:p w:rsidR="006B191A" w:rsidRDefault="006B191A" w:rsidP="00520E4F">
            <w:pPr>
              <w:spacing w:before="120" w:after="12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Liczba </w:t>
            </w:r>
            <w:r w:rsidR="00603D09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mikro i małych 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przedsiębiorstw otrzymujących wsparcie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, w związku z pandemią COVID-19,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w postaci bezzwrotnego bezpośredniego wsparcia finansowego 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u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warunkow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an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ego tylko zakończeniem projektu (dotacje)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.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FB782F">
              <w:rPr>
                <w:rFonts w:asciiTheme="minorHAnsi" w:eastAsia="Times New Roman" w:hAnsiTheme="minorHAnsi"/>
                <w:sz w:val="20"/>
                <w:szCs w:val="20"/>
                <w:u w:val="single"/>
                <w:lang w:eastAsia="pl-PL"/>
              </w:rPr>
              <w:t>Przedsiębiorstwo: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zgodnie z definicją określoną  w 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załączniku nr 1 do Rozporządzenia Komisji (UE) 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>nr 651/2014 z dnia 17 czerwca 2014 r. uznające niektóre rodzaje pomocy za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zgodne z rynkiem wewnętrznym w </w:t>
            </w:r>
            <w:r w:rsidRPr="00FB782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zastosowaniu art. 107 i 108 Traktatu (GBER)</w:t>
            </w:r>
            <w:r w:rsidR="00846E9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.</w:t>
            </w:r>
          </w:p>
        </w:tc>
      </w:tr>
      <w:tr w:rsidR="004A151F" w:rsidRPr="00356891" w:rsidTr="005363E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:rsidR="004A151F" w:rsidRDefault="004A151F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354" w:type="dxa"/>
            <w:shd w:val="clear" w:color="auto" w:fill="FFFFFF"/>
            <w:vAlign w:val="center"/>
          </w:tcPr>
          <w:p w:rsidR="004A151F" w:rsidRPr="006B191A" w:rsidRDefault="00846E9B" w:rsidP="00520E4F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Liczba MŚ</w:t>
            </w:r>
            <w:r w:rsidR="004A151F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P objętych wsparciem bezzwrotnym (dotacja) finansującym kapitał obrotowy w związku z COVID-19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4A151F" w:rsidRDefault="004A151F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przedsiębiorstwa</w:t>
            </w:r>
          </w:p>
        </w:tc>
        <w:tc>
          <w:tcPr>
            <w:tcW w:w="4967" w:type="dxa"/>
            <w:shd w:val="clear" w:color="auto" w:fill="FFFFFF"/>
            <w:vAlign w:val="center"/>
          </w:tcPr>
          <w:p w:rsidR="00846E9B" w:rsidRPr="00846E9B" w:rsidRDefault="00846E9B" w:rsidP="00846E9B">
            <w:pPr>
              <w:spacing w:before="120" w:after="12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46E9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Liczba przedsiębiorstw </w:t>
            </w: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z sektora MŚP </w:t>
            </w:r>
            <w:r w:rsidRPr="00846E9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otrzymujących wsparcie, w związku z pandemią COVID-19, w postaci bezzwrotnego bezpośredniego wsparcia finansowego uwarunkowanego tylko zakończeniem projektu (dotacje).</w:t>
            </w:r>
          </w:p>
          <w:p w:rsidR="004A151F" w:rsidRPr="00FB782F" w:rsidRDefault="00846E9B" w:rsidP="00385127">
            <w:pPr>
              <w:spacing w:before="120" w:after="12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385127">
              <w:rPr>
                <w:rFonts w:asciiTheme="minorHAnsi" w:eastAsia="Times New Roman" w:hAnsiTheme="minorHAnsi"/>
                <w:sz w:val="20"/>
                <w:szCs w:val="20"/>
                <w:u w:val="single"/>
                <w:lang w:eastAsia="pl-PL"/>
              </w:rPr>
              <w:t>Przedsiębiorstwo</w:t>
            </w:r>
            <w:r w:rsidR="00385127" w:rsidRPr="00385127">
              <w:rPr>
                <w:rFonts w:asciiTheme="minorHAnsi" w:eastAsia="Times New Roman" w:hAnsiTheme="minorHAnsi"/>
                <w:sz w:val="20"/>
                <w:szCs w:val="20"/>
                <w:u w:val="single"/>
                <w:lang w:eastAsia="pl-PL"/>
              </w:rPr>
              <w:t xml:space="preserve"> z sektora MŚP</w:t>
            </w:r>
            <w:r w:rsidRPr="00846E9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: zgodnie z definicją określoną  w załączniku nr 1 do Rozporządzenia Komisji (UE) nr 651/2014 z dnia 17 czerwca 2014 r. uznające niektóre rodzaje pomocy za zgodne z rynkiem wewnętrznym w zastosowaniu art. 107 i 108 Traktatu (GBER).</w:t>
            </w:r>
          </w:p>
        </w:tc>
      </w:tr>
      <w:tr w:rsidR="005020F6" w:rsidRPr="00356891" w:rsidTr="005363E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:rsidR="005020F6" w:rsidRPr="000106EB" w:rsidRDefault="00FB1826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106E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354" w:type="dxa"/>
            <w:shd w:val="clear" w:color="auto" w:fill="FFFFFF"/>
            <w:vAlign w:val="center"/>
          </w:tcPr>
          <w:p w:rsidR="005020F6" w:rsidRPr="000106EB" w:rsidRDefault="00FB1826" w:rsidP="00FB1826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0106EB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Wartość bezzwrotnego wsparcia (dotacje) dla MŚP finansującego kapitał obrotowy w związku z COVID-19 (c</w:t>
            </w:r>
            <w:r w:rsidR="00603D09" w:rsidRPr="000106EB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ałkowite koszty publiczne)</w:t>
            </w:r>
            <w:r w:rsidRPr="000106EB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5020F6" w:rsidRPr="000106EB" w:rsidRDefault="00FB1826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106EB">
              <w:rPr>
                <w:rFonts w:asciiTheme="minorHAnsi" w:hAnsiTheme="minorHAnsi" w:cs="Arial"/>
                <w:sz w:val="20"/>
                <w:szCs w:val="20"/>
              </w:rPr>
              <w:t>zł</w:t>
            </w:r>
          </w:p>
        </w:tc>
        <w:tc>
          <w:tcPr>
            <w:tcW w:w="4967" w:type="dxa"/>
            <w:shd w:val="clear" w:color="auto" w:fill="FFFFFF"/>
            <w:vAlign w:val="center"/>
          </w:tcPr>
          <w:p w:rsidR="005020F6" w:rsidRPr="000106EB" w:rsidRDefault="00603D09" w:rsidP="00520E4F">
            <w:pPr>
              <w:spacing w:before="120" w:after="12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0106E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Wartość środków finansowych, które zostaną przekazane mikro i małym przedsiębiorstwom</w:t>
            </w:r>
            <w:r w:rsidR="00B65A35" w:rsidRPr="000106E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, pochodzących z Europejskiego Funduszu Rozwoju Regionalnego.</w:t>
            </w:r>
          </w:p>
        </w:tc>
      </w:tr>
      <w:tr w:rsidR="006B191A" w:rsidRPr="00356891" w:rsidTr="001906D0">
        <w:trPr>
          <w:trHeight w:val="535"/>
        </w:trPr>
        <w:tc>
          <w:tcPr>
            <w:tcW w:w="9526" w:type="dxa"/>
            <w:gridSpan w:val="4"/>
            <w:shd w:val="clear" w:color="auto" w:fill="F2F2F2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b/>
                <w:sz w:val="20"/>
                <w:szCs w:val="20"/>
              </w:rPr>
              <w:t>Wskaźnik horyzontalny</w:t>
            </w:r>
          </w:p>
        </w:tc>
      </w:tr>
      <w:tr w:rsidR="006B191A" w:rsidRPr="00356891" w:rsidTr="005363EE">
        <w:trPr>
          <w:trHeight w:val="274"/>
        </w:trPr>
        <w:tc>
          <w:tcPr>
            <w:tcW w:w="596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354" w:type="dxa"/>
            <w:shd w:val="clear" w:color="auto" w:fill="FFFFFF"/>
            <w:vAlign w:val="center"/>
          </w:tcPr>
          <w:p w:rsidR="006B191A" w:rsidRPr="00356891" w:rsidRDefault="006B191A" w:rsidP="00397A27">
            <w:pPr>
              <w:spacing w:before="120" w:after="120" w:line="240" w:lineRule="auto"/>
              <w:jc w:val="center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Liczba obiektów dostosowanych do potrze</w:t>
            </w:r>
            <w:r w:rsidR="00397A27">
              <w:rPr>
                <w:rFonts w:asciiTheme="minorHAnsi" w:hAnsiTheme="minorHAnsi"/>
                <w:sz w:val="20"/>
                <w:szCs w:val="20"/>
              </w:rPr>
              <w:t>b osób z niepełnosprawnościami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sz w:val="20"/>
                <w:szCs w:val="20"/>
              </w:rPr>
              <w:t>szt.</w:t>
            </w:r>
          </w:p>
        </w:tc>
        <w:tc>
          <w:tcPr>
            <w:tcW w:w="4967" w:type="dxa"/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 xml:space="preserve">Wskaźnik odnosi się do liczby obiektów, które zaopatrzono w specjalne podjazdy, windy, urządzenia głośnomówiące, bądź inne 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rozwiązania umożliwiające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dostęp (tj. usunięcie barier w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 xml:space="preserve">dostępie, w szczególności barier architektonicznych) do tych obiektów i poruszanie się po nich osobom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br/>
              <w:t xml:space="preserve">z niepełnosprawnościami ruchowymi czy sensorycznymi. Jako obiekty budowlane należy rozumieć konstrukcje połączone z gruntem w sposób trwały, wykonane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br/>
              <w:t>z materiałów budowlanych i elementów składowych, będące wynikiem prac budowlanych.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 xml:space="preserve">Należy podać liczbę obiektów, w których zastosowano rozwiązania umożliwiające dostęp osobom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br/>
              <w:t xml:space="preserve">z niepełnosprawnościami ruchowymi czy sensorycznymi lub zaopatrzonych w sprzęt, a nie liczbę sprzętów, urządzeń itp. Jeśli instytucja, zakład itp. składa się z kilku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lastRenderedPageBreak/>
              <w:t>obiektów, należy zliczyć wszystkie, które dostosowano do potrzeb osób z niepełnospr</w:t>
            </w:r>
            <w:r>
              <w:rPr>
                <w:rFonts w:asciiTheme="minorHAnsi" w:hAnsiTheme="minorHAnsi"/>
                <w:sz w:val="20"/>
                <w:szCs w:val="20"/>
              </w:rPr>
              <w:t>awnościami. Wskaźnik mierzony w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momencie r</w:t>
            </w:r>
            <w:r>
              <w:rPr>
                <w:rFonts w:asciiTheme="minorHAnsi" w:hAnsiTheme="minorHAnsi"/>
                <w:sz w:val="20"/>
                <w:szCs w:val="20"/>
              </w:rPr>
              <w:t>ozliczenia wydatku związanego z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 xml:space="preserve">dostosowaniem obiektów do potrzeb osób </w:t>
            </w:r>
            <w:r>
              <w:rPr>
                <w:rFonts w:asciiTheme="minorHAnsi" w:hAnsiTheme="minorHAnsi"/>
                <w:sz w:val="20"/>
                <w:szCs w:val="20"/>
              </w:rPr>
              <w:t>z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niepełnosprawnościami w ramach danego projektu.</w:t>
            </w:r>
          </w:p>
        </w:tc>
      </w:tr>
      <w:tr w:rsidR="006B191A" w:rsidRPr="00356891" w:rsidTr="005363EE">
        <w:trPr>
          <w:trHeight w:val="5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846E9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Liczba osób objętych szkoleniami / doradztwem w zakresie kompetencji cyfrowych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 xml:space="preserve"> osoby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Wskaźnik mierzy liczbę osób objętych szkoleniami / doradztwem w zakresie nabywania / doskonalenia umiejętności warunk</w:t>
            </w:r>
            <w:r>
              <w:rPr>
                <w:rFonts w:asciiTheme="minorHAnsi" w:hAnsiTheme="minorHAnsi"/>
                <w:sz w:val="20"/>
                <w:szCs w:val="20"/>
              </w:rPr>
              <w:t>ujących efektywne korzystanie z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mediów elektron</w:t>
            </w:r>
            <w:r>
              <w:rPr>
                <w:rFonts w:asciiTheme="minorHAnsi" w:hAnsiTheme="minorHAnsi"/>
                <w:sz w:val="20"/>
                <w:szCs w:val="20"/>
              </w:rPr>
              <w:t>icznych tj. m.in. korzystania z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 xml:space="preserve">komputera, różnych rodzajów oprogramowania, </w:t>
            </w:r>
            <w:proofErr w:type="spellStart"/>
            <w:r w:rsidRPr="00356891">
              <w:rPr>
                <w:rFonts w:asciiTheme="minorHAnsi" w:hAnsiTheme="minorHAnsi"/>
                <w:sz w:val="20"/>
                <w:szCs w:val="20"/>
              </w:rPr>
              <w:t>internetu</w:t>
            </w:r>
            <w:proofErr w:type="spellEnd"/>
            <w:r w:rsidRPr="00356891">
              <w:rPr>
                <w:rFonts w:asciiTheme="minorHAnsi" w:hAnsiTheme="minorHAnsi"/>
                <w:sz w:val="20"/>
                <w:szCs w:val="20"/>
              </w:rPr>
              <w:t xml:space="preserve"> oraz kompetencji ściśle informatycznych (np. programowanie, zarządzanie bazami danych, administracja sieciami, administracja witrynami internetowymi). 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 xml:space="preserve">Wskaźnik ma agregować wszystkie osoby, które skorzystały ze wsparcia w zakresie TIK we wszystkich programach </w:t>
            </w:r>
            <w:r>
              <w:rPr>
                <w:rFonts w:asciiTheme="minorHAnsi" w:hAnsiTheme="minorHAnsi"/>
                <w:sz w:val="20"/>
                <w:szCs w:val="20"/>
              </w:rPr>
              <w:br/>
            </w:r>
            <w:r w:rsidRPr="00356891">
              <w:rPr>
                <w:rFonts w:asciiTheme="minorHAnsi" w:hAnsiTheme="minorHAnsi"/>
                <w:sz w:val="20"/>
                <w:szCs w:val="20"/>
              </w:rPr>
              <w:t xml:space="preserve">i projektach, także tych, gdzie szkolenie dotyczy obsługi specyficznego systemu teleinformatycznego, którego wdrożenia dotyczy projekt. Do wskaźnika powinni zostać 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</w:t>
            </w:r>
          </w:p>
        </w:tc>
      </w:tr>
      <w:tr w:rsidR="006B191A" w:rsidRPr="00356891" w:rsidTr="005363EE">
        <w:trPr>
          <w:trHeight w:val="5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846E9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Liczba projektów, w których sfinansowano koszty racjonalnych usprawnień dla osób z niepełnosprawnościami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sz w:val="20"/>
                <w:szCs w:val="20"/>
              </w:rPr>
              <w:t>szt.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 xml:space="preserve">Racjonalne usprawnienie oznacza konieczne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br/>
              <w:t>i odpowiednie zmiany oraz dostosowania, nie nakładające nieproporcjonalnego lub nadmiernego obciążenia, rozpatrywane osobno dla każdego konkretnego przypadku, w celu zapewnienia osobom z niepełnosprawnościami możliwości korzystan</w:t>
            </w:r>
            <w:r>
              <w:rPr>
                <w:rFonts w:asciiTheme="minorHAnsi" w:hAnsiTheme="minorHAnsi"/>
                <w:sz w:val="20"/>
                <w:szCs w:val="20"/>
              </w:rPr>
              <w:t>ia z wszelkich praw człowieka i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podstawowych wolności oraz ich wykonywania na zasadzie równości z innymi osobami.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6B191A" w:rsidRPr="00356891" w:rsidTr="005363EE">
        <w:trPr>
          <w:trHeight w:val="5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397A27">
            <w:pPr>
              <w:spacing w:before="120" w:after="12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 xml:space="preserve">Liczba podmiotów wykorzystujących technologie </w:t>
            </w:r>
            <w:r>
              <w:rPr>
                <w:rFonts w:asciiTheme="minorHAnsi" w:hAnsiTheme="minorHAnsi"/>
                <w:sz w:val="20"/>
                <w:szCs w:val="20"/>
              </w:rPr>
              <w:t>informacyjno-komunikacyjne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56891">
              <w:rPr>
                <w:rFonts w:asciiTheme="minorHAnsi" w:hAnsiTheme="minorHAnsi" w:cs="Arial"/>
                <w:sz w:val="20"/>
                <w:szCs w:val="20"/>
              </w:rPr>
              <w:t>szt.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Wskaźnik mierzy liczbę podmiotów,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które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celu realizacji projektu, zainwestowały w technologie informacyjno-komunikacyjne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(TIK), a w przypadku projektów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 xml:space="preserve"> edukac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yjno-szkoleniowych,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 xml:space="preserve">również podmiotów, które podjęły działania upowszechniające wykorzystanie TIK. 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 xml:space="preserve">Przez technologie informacyjno-komunikacyjne (ang. ICT – Information and Communications Technology) należy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lastRenderedPageBreak/>
              <w:t>rozumieć technologie pozyskiwani</w:t>
            </w:r>
            <w:r>
              <w:rPr>
                <w:rFonts w:asciiTheme="minorHAnsi" w:hAnsiTheme="minorHAnsi"/>
                <w:sz w:val="20"/>
                <w:szCs w:val="20"/>
              </w:rPr>
              <w:t>a/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 xml:space="preserve"> produkcji, gromadzenia/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przechowywania, przesyłania,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przetwarza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proofErr w:type="spellStart"/>
            <w:r w:rsidRPr="00356891">
              <w:rPr>
                <w:rFonts w:asciiTheme="minorHAnsi" w:hAnsiTheme="minorHAnsi"/>
                <w:sz w:val="20"/>
                <w:szCs w:val="20"/>
              </w:rPr>
              <w:t>nia</w:t>
            </w:r>
            <w:proofErr w:type="spellEnd"/>
            <w:r w:rsidRPr="00356891">
              <w:rPr>
                <w:rFonts w:asciiTheme="minorHAnsi" w:hAnsiTheme="minorHAnsi"/>
                <w:sz w:val="20"/>
                <w:szCs w:val="20"/>
              </w:rPr>
              <w:t xml:space="preserve"> i rozpowszechniania informacji w formie elektronicznej 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wyk</w:t>
            </w:r>
            <w:r>
              <w:rPr>
                <w:rFonts w:asciiTheme="minorHAnsi" w:hAnsiTheme="minorHAnsi"/>
                <w:sz w:val="20"/>
                <w:szCs w:val="20"/>
              </w:rPr>
              <w:t>orzystaniem technik cyfrowych i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wszelkich narzędzi komunikacji elektronicznej oraz wszelkie działania związane z produkcją i wykorzystaniem urządzeń telekomunikacyjnych i informatycznych oraz usług im towarzy</w:t>
            </w:r>
            <w:r>
              <w:rPr>
                <w:rFonts w:asciiTheme="minorHAnsi" w:hAnsiTheme="minorHAnsi"/>
                <w:sz w:val="20"/>
                <w:szCs w:val="20"/>
              </w:rPr>
              <w:t>szących; działania edukacyjne i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szkoleniowe.</w:t>
            </w:r>
          </w:p>
          <w:p w:rsidR="006B191A" w:rsidRPr="00356891" w:rsidRDefault="006B191A" w:rsidP="00520E4F">
            <w:pPr>
              <w:spacing w:before="120" w:after="12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56891">
              <w:rPr>
                <w:rFonts w:asciiTheme="minorHAnsi" w:hAnsiTheme="minorHAnsi"/>
                <w:sz w:val="20"/>
                <w:szCs w:val="20"/>
              </w:rPr>
              <w:t>W przypadku gdy beneficjentem pozostaje jeden podmiot, we wskaźniku należy ująć wartość „1”. W przypadku gdy projekt jest realizowany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przez partnerstwo podmiotów, w </w:t>
            </w:r>
            <w:r w:rsidRPr="00356891">
              <w:rPr>
                <w:rFonts w:asciiTheme="minorHAnsi" w:hAnsiTheme="minorHAnsi"/>
                <w:sz w:val="20"/>
                <w:szCs w:val="20"/>
              </w:rPr>
              <w:t>wartości wskaźnika należy ująć każdy z podmiotów wchodzących w skład partnerstwa, który wdrożył w swojej działalności narzędzia TIK</w:t>
            </w:r>
          </w:p>
        </w:tc>
      </w:tr>
    </w:tbl>
    <w:p w:rsidR="00356891" w:rsidRPr="00356891" w:rsidRDefault="00356891" w:rsidP="00356891">
      <w:pPr>
        <w:spacing w:line="240" w:lineRule="auto"/>
        <w:rPr>
          <w:rFonts w:asciiTheme="minorHAnsi" w:hAnsiTheme="minorHAnsi"/>
          <w:sz w:val="20"/>
          <w:szCs w:val="20"/>
        </w:rPr>
      </w:pPr>
    </w:p>
    <w:p w:rsidR="00356891" w:rsidRPr="00356891" w:rsidRDefault="00356891" w:rsidP="00356891">
      <w:pPr>
        <w:spacing w:line="240" w:lineRule="auto"/>
        <w:rPr>
          <w:rFonts w:asciiTheme="minorHAnsi" w:hAnsiTheme="minorHAnsi"/>
          <w:sz w:val="20"/>
          <w:szCs w:val="20"/>
        </w:rPr>
      </w:pPr>
    </w:p>
    <w:sectPr w:rsidR="00356891" w:rsidRPr="00356891" w:rsidSect="00683050">
      <w:pgSz w:w="11906" w:h="16838"/>
      <w:pgMar w:top="1417" w:right="2834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BAB511" w16cid:durableId="22779A4B"/>
  <w16cid:commentId w16cid:paraId="1435E1BD" w16cid:durableId="2277A7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768" w:rsidRDefault="00055768" w:rsidP="00CD55EC">
      <w:pPr>
        <w:spacing w:after="0" w:line="240" w:lineRule="auto"/>
      </w:pPr>
      <w:r>
        <w:separator/>
      </w:r>
    </w:p>
  </w:endnote>
  <w:endnote w:type="continuationSeparator" w:id="0">
    <w:p w:rsidR="00055768" w:rsidRDefault="00055768" w:rsidP="00CD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768" w:rsidRDefault="00055768" w:rsidP="00CD55EC">
      <w:pPr>
        <w:spacing w:after="0" w:line="240" w:lineRule="auto"/>
      </w:pPr>
      <w:r>
        <w:separator/>
      </w:r>
    </w:p>
  </w:footnote>
  <w:footnote w:type="continuationSeparator" w:id="0">
    <w:p w:rsidR="00055768" w:rsidRDefault="00055768" w:rsidP="00CD55EC">
      <w:pPr>
        <w:spacing w:after="0" w:line="240" w:lineRule="auto"/>
      </w:pPr>
      <w:r>
        <w:continuationSeparator/>
      </w:r>
    </w:p>
  </w:footnote>
  <w:footnote w:id="1">
    <w:p w:rsidR="00055768" w:rsidRPr="009967C7" w:rsidRDefault="00055768" w:rsidP="00520E4F">
      <w:pPr>
        <w:pStyle w:val="Tekstprzypisudolnego"/>
        <w:ind w:right="-2126"/>
        <w:jc w:val="both"/>
        <w:rPr>
          <w:sz w:val="16"/>
          <w:szCs w:val="16"/>
        </w:rPr>
      </w:pPr>
      <w:r w:rsidRPr="00F11C89">
        <w:rPr>
          <w:rStyle w:val="Odwoanieprzypisudolnego"/>
          <w:sz w:val="16"/>
          <w:szCs w:val="16"/>
        </w:rPr>
        <w:footnoteRef/>
      </w:r>
      <w:r w:rsidRPr="00F11C89">
        <w:rPr>
          <w:sz w:val="16"/>
          <w:szCs w:val="16"/>
        </w:rPr>
        <w:t xml:space="preserve"> Zgodnie z rozporządzeniem Parlamentu Europejskiego I Rady (UE) 2020/460 z dnia 30 marca 2020 r. (Inicjatywa inwestycyjna w odpowiedzi na </w:t>
      </w:r>
      <w:proofErr w:type="spellStart"/>
      <w:r w:rsidRPr="00F11C89">
        <w:rPr>
          <w:sz w:val="16"/>
          <w:szCs w:val="16"/>
        </w:rPr>
        <w:t>koronawirusa</w:t>
      </w:r>
      <w:proofErr w:type="spellEnd"/>
      <w:r w:rsidRPr="00F11C89">
        <w:rPr>
          <w:sz w:val="16"/>
          <w:szCs w:val="16"/>
        </w:rPr>
        <w:t>) W rozporządzeniu (UE) nr 1301/2013 wprowadza się następujące zmiany: 1) w art. 3 ust. 1 dodaje się akapit w brzmieniu: „Ponadto EFRR może wspierać finansowanie kapitału obrotowego w MŚP w razie konieczności jako środek tymczasowy w celu zapewnienia skutecznej reakcji na kryzys w dziedzinie zdrowia publicznego”</w:t>
      </w:r>
      <w:r>
        <w:rPr>
          <w:sz w:val="16"/>
          <w:szCs w:val="16"/>
        </w:rPr>
        <w:t>.</w:t>
      </w:r>
    </w:p>
  </w:footnote>
  <w:footnote w:id="2">
    <w:p w:rsidR="00055768" w:rsidRPr="00740B5E" w:rsidRDefault="00055768" w:rsidP="00520E4F">
      <w:pPr>
        <w:pStyle w:val="Tekstprzypisudolnego"/>
        <w:ind w:right="-2126"/>
        <w:jc w:val="both"/>
      </w:pPr>
      <w:r>
        <w:rPr>
          <w:rStyle w:val="Odwoanieprzypisudolnego"/>
        </w:rPr>
        <w:footnoteRef/>
      </w:r>
      <w:r>
        <w:t xml:space="preserve"> </w:t>
      </w:r>
      <w:r w:rsidRPr="000D396A">
        <w:rPr>
          <w:sz w:val="16"/>
        </w:rPr>
        <w:t xml:space="preserve">Zgodnie z ustawą z dnia 11 lipca 2014 r. o zasadach realizacji programów w zakresie polityki spójności finansowanych w perspektywie finansowej 2014-2020 (Dz. U z 2018 r. poz. 1431 z </w:t>
      </w:r>
      <w:proofErr w:type="spellStart"/>
      <w:r w:rsidRPr="000D396A">
        <w:rPr>
          <w:sz w:val="16"/>
        </w:rPr>
        <w:t>późn</w:t>
      </w:r>
      <w:proofErr w:type="spellEnd"/>
      <w:r w:rsidRPr="000D396A">
        <w:rPr>
          <w:sz w:val="16"/>
        </w:rPr>
        <w:t>. zm</w:t>
      </w:r>
      <w:r>
        <w:rPr>
          <w:sz w:val="16"/>
        </w:rPr>
        <w:t>.</w:t>
      </w:r>
      <w:r w:rsidRPr="000D396A">
        <w:rPr>
          <w:sz w:val="16"/>
        </w:rPr>
        <w:t xml:space="preserve">,  dalej: ustawa wdrożeniowa) projekt grantowy zakłada, że beneficjent  projektu grantowego będzie przekazywał na rzecz </w:t>
      </w:r>
      <w:proofErr w:type="spellStart"/>
      <w:r w:rsidRPr="000D396A">
        <w:rPr>
          <w:sz w:val="16"/>
        </w:rPr>
        <w:t>grantobiorców</w:t>
      </w:r>
      <w:proofErr w:type="spellEnd"/>
      <w:r w:rsidRPr="000D396A">
        <w:rPr>
          <w:sz w:val="16"/>
        </w:rPr>
        <w:t xml:space="preserve"> środki finansowe (zob. art. 35 ust. 5 ustawy wdrożeniowej). Z tego też względu ni</w:t>
      </w:r>
      <w:r>
        <w:rPr>
          <w:sz w:val="16"/>
        </w:rPr>
        <w:t>e jest dopuszczalna sytuacja, w </w:t>
      </w:r>
      <w:r w:rsidRPr="000D396A">
        <w:rPr>
          <w:sz w:val="16"/>
        </w:rPr>
        <w:t>której projekt grantowy polega na oferowaniu wsparcia w innej postaci np. usług oferowanych przedsiębiorstwom po preferencyjnych cenach.</w:t>
      </w:r>
    </w:p>
  </w:footnote>
  <w:footnote w:id="3">
    <w:p w:rsidR="00055768" w:rsidRPr="008F166B" w:rsidRDefault="00055768" w:rsidP="00397A27">
      <w:pPr>
        <w:pStyle w:val="Tekstprzypisudolnego"/>
        <w:ind w:right="-2126"/>
        <w:jc w:val="both"/>
      </w:pPr>
      <w:r>
        <w:rPr>
          <w:rStyle w:val="Odwoanieprzypisudolnego"/>
        </w:rPr>
        <w:footnoteRef/>
      </w:r>
      <w:r>
        <w:t xml:space="preserve"> </w:t>
      </w:r>
      <w:r w:rsidRPr="008F166B">
        <w:rPr>
          <w:sz w:val="16"/>
          <w:szCs w:val="16"/>
        </w:rPr>
        <w:t>Zgodnie z art. 10 ustawy z dnia 3 kwietnia 2020 r. o szczególnych rozwiązaniach wspierających realizację pro</w:t>
      </w:r>
      <w:r>
        <w:rPr>
          <w:sz w:val="16"/>
          <w:szCs w:val="16"/>
        </w:rPr>
        <w:t>gramów operacyjnych w związku z </w:t>
      </w:r>
      <w:r w:rsidRPr="008F166B">
        <w:rPr>
          <w:sz w:val="16"/>
          <w:szCs w:val="16"/>
        </w:rPr>
        <w:t>wystąpieniem COVID-19 w 2020 r. (Dz. U. poz. 694)</w:t>
      </w:r>
      <w:r>
        <w:rPr>
          <w:sz w:val="16"/>
          <w:szCs w:val="16"/>
        </w:rPr>
        <w:t>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Jóźwiak">
    <w15:presenceInfo w15:providerId="AD" w15:userId="S-1-5-21-2619306676-2800222060-3362172700-3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050"/>
    <w:rsid w:val="000106EB"/>
    <w:rsid w:val="00042D76"/>
    <w:rsid w:val="00055768"/>
    <w:rsid w:val="00070008"/>
    <w:rsid w:val="000B599A"/>
    <w:rsid w:val="000C2EBD"/>
    <w:rsid w:val="000C3A90"/>
    <w:rsid w:val="000E32B0"/>
    <w:rsid w:val="00117A3A"/>
    <w:rsid w:val="001345C9"/>
    <w:rsid w:val="00157E49"/>
    <w:rsid w:val="00163D8D"/>
    <w:rsid w:val="001906D0"/>
    <w:rsid w:val="001A6701"/>
    <w:rsid w:val="002140B0"/>
    <w:rsid w:val="00244574"/>
    <w:rsid w:val="00244AB9"/>
    <w:rsid w:val="00265518"/>
    <w:rsid w:val="002837D1"/>
    <w:rsid w:val="002C407C"/>
    <w:rsid w:val="002D0AE0"/>
    <w:rsid w:val="002F335D"/>
    <w:rsid w:val="00356891"/>
    <w:rsid w:val="00385127"/>
    <w:rsid w:val="00394DC4"/>
    <w:rsid w:val="00397A27"/>
    <w:rsid w:val="003B3DB4"/>
    <w:rsid w:val="003D2814"/>
    <w:rsid w:val="00415B4F"/>
    <w:rsid w:val="00445077"/>
    <w:rsid w:val="00466692"/>
    <w:rsid w:val="004A151F"/>
    <w:rsid w:val="004F2F17"/>
    <w:rsid w:val="005020F6"/>
    <w:rsid w:val="00520E4F"/>
    <w:rsid w:val="005363EE"/>
    <w:rsid w:val="005961BA"/>
    <w:rsid w:val="005B583B"/>
    <w:rsid w:val="005C7502"/>
    <w:rsid w:val="005E37A1"/>
    <w:rsid w:val="00603D09"/>
    <w:rsid w:val="00610A8E"/>
    <w:rsid w:val="0066410E"/>
    <w:rsid w:val="00683050"/>
    <w:rsid w:val="006B191A"/>
    <w:rsid w:val="006B7A36"/>
    <w:rsid w:val="0071271B"/>
    <w:rsid w:val="00721B46"/>
    <w:rsid w:val="00736D4B"/>
    <w:rsid w:val="007404C5"/>
    <w:rsid w:val="007603FC"/>
    <w:rsid w:val="00761B2A"/>
    <w:rsid w:val="00763D27"/>
    <w:rsid w:val="00793DB8"/>
    <w:rsid w:val="007A4208"/>
    <w:rsid w:val="007C71D8"/>
    <w:rsid w:val="007D4BB9"/>
    <w:rsid w:val="008301FC"/>
    <w:rsid w:val="00846E9B"/>
    <w:rsid w:val="00855C79"/>
    <w:rsid w:val="008C2907"/>
    <w:rsid w:val="00914FF8"/>
    <w:rsid w:val="00946EC1"/>
    <w:rsid w:val="00947325"/>
    <w:rsid w:val="009819ED"/>
    <w:rsid w:val="009A6814"/>
    <w:rsid w:val="009B3D1E"/>
    <w:rsid w:val="009C7AEC"/>
    <w:rsid w:val="00A361BB"/>
    <w:rsid w:val="00A66FB0"/>
    <w:rsid w:val="00A9797F"/>
    <w:rsid w:val="00A97E5C"/>
    <w:rsid w:val="00A97FE5"/>
    <w:rsid w:val="00AC1129"/>
    <w:rsid w:val="00AC3D97"/>
    <w:rsid w:val="00AF380C"/>
    <w:rsid w:val="00AF51D9"/>
    <w:rsid w:val="00B65A35"/>
    <w:rsid w:val="00B70431"/>
    <w:rsid w:val="00B73D55"/>
    <w:rsid w:val="00BA28E3"/>
    <w:rsid w:val="00C42DE0"/>
    <w:rsid w:val="00CB02FA"/>
    <w:rsid w:val="00CB044B"/>
    <w:rsid w:val="00CB5114"/>
    <w:rsid w:val="00CD55EC"/>
    <w:rsid w:val="00CF5C0C"/>
    <w:rsid w:val="00DB50DC"/>
    <w:rsid w:val="00E01BED"/>
    <w:rsid w:val="00E60A63"/>
    <w:rsid w:val="00E92246"/>
    <w:rsid w:val="00E92F31"/>
    <w:rsid w:val="00EA52E4"/>
    <w:rsid w:val="00EB36EA"/>
    <w:rsid w:val="00EC1DC7"/>
    <w:rsid w:val="00EE1A12"/>
    <w:rsid w:val="00F10D3C"/>
    <w:rsid w:val="00F40B29"/>
    <w:rsid w:val="00F84C68"/>
    <w:rsid w:val="00F851BD"/>
    <w:rsid w:val="00FA1B45"/>
    <w:rsid w:val="00FA3F3E"/>
    <w:rsid w:val="00FB1826"/>
    <w:rsid w:val="00FB431B"/>
    <w:rsid w:val="00FD1DCA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91229-7E07-422D-A850-29BEAEAB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050"/>
    <w:pPr>
      <w:spacing w:after="200"/>
      <w:ind w:firstLine="0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83050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830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83050"/>
    <w:rPr>
      <w:rFonts w:ascii="Tahoma" w:eastAsia="Times New Roman" w:hAnsi="Tahoma" w:cs="Times New Roman"/>
      <w:b/>
      <w:sz w:val="20"/>
      <w:szCs w:val="24"/>
    </w:rPr>
  </w:style>
  <w:style w:type="paragraph" w:customStyle="1" w:styleId="Default">
    <w:name w:val="Default"/>
    <w:rsid w:val="00683050"/>
    <w:pPr>
      <w:autoSpaceDE w:val="0"/>
      <w:autoSpaceDN w:val="0"/>
      <w:adjustRightInd w:val="0"/>
      <w:spacing w:line="240" w:lineRule="auto"/>
      <w:ind w:firstLine="0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830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97F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CD55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CD55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CD55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5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5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5E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5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5E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5081-7B16-4527-9FF0-D1F9FCF6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1177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j.pakalska</dc:creator>
  <cp:keywords/>
  <dc:description/>
  <cp:lastModifiedBy>Agnieszka Jóźwiak</cp:lastModifiedBy>
  <cp:revision>8</cp:revision>
  <cp:lastPrinted>2020-05-26T11:39:00Z</cp:lastPrinted>
  <dcterms:created xsi:type="dcterms:W3CDTF">2020-06-04T06:37:00Z</dcterms:created>
  <dcterms:modified xsi:type="dcterms:W3CDTF">2020-06-09T11:43:00Z</dcterms:modified>
</cp:coreProperties>
</file>